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D9" w:rsidRPr="00F10EF9" w:rsidRDefault="008966D9" w:rsidP="00EA4B8C">
      <w:pPr>
        <w:spacing w:after="48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F10EF9">
        <w:rPr>
          <w:rFonts w:ascii="Times New Roman" w:hAnsi="Times New Roman"/>
          <w:sz w:val="24"/>
          <w:szCs w:val="24"/>
          <w:lang w:eastAsia="hu-HU"/>
        </w:rPr>
        <w:t>ADATKEZELÉSI NYILATKOZAT</w:t>
      </w:r>
    </w:p>
    <w:p w:rsidR="00A335B7" w:rsidRPr="00EA4B8C" w:rsidRDefault="00A335B7" w:rsidP="00913009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A4B8C"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  <w:r w:rsidR="00BC3F3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:rsidR="00331976" w:rsidRPr="00331976" w:rsidRDefault="00A335B7" w:rsidP="00B956D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ezen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belül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tanulmányi- és 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(a továbbiakban: Minisztérium)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841C8E">
        <w:rPr>
          <w:rFonts w:ascii="Times New Roman" w:hAnsi="Times New Roman"/>
          <w:sz w:val="24"/>
          <w:szCs w:val="24"/>
          <w:lang w:eastAsia="hu-HU"/>
        </w:rPr>
        <w:t>„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Magyarország </w:t>
      </w:r>
      <w:r w:rsidR="003A4747">
        <w:rPr>
          <w:rFonts w:ascii="Times New Roman" w:hAnsi="Times New Roman"/>
          <w:i/>
          <w:sz w:val="24"/>
          <w:szCs w:val="24"/>
          <w:lang w:eastAsia="hu-HU"/>
        </w:rPr>
        <w:t>tehetsége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-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20</w:t>
      </w:r>
      <w:r w:rsidR="002E2EDC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6D3151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841C8E">
        <w:rPr>
          <w:rFonts w:ascii="Times New Roman" w:hAnsi="Times New Roman"/>
          <w:i/>
          <w:sz w:val="24"/>
          <w:szCs w:val="24"/>
          <w:lang w:eastAsia="hu-HU"/>
        </w:rPr>
        <w:t>”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pályázat eljárása, bírálata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folyamán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és a d</w:t>
      </w:r>
      <w:r w:rsidR="00193B90">
        <w:rPr>
          <w:rFonts w:ascii="Times New Roman" w:hAnsi="Times New Roman"/>
          <w:sz w:val="24"/>
          <w:szCs w:val="24"/>
          <w:lang w:eastAsia="hu-HU"/>
        </w:rPr>
        <w:t>íjátadó ünnepség lebonyolítása érdekében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szükséges mértékben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kezelje</w:t>
      </w:r>
      <w:r w:rsidR="00331976" w:rsidRPr="006A3ABD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6A3ABD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Értékelő Bizottságnak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>g (</w:t>
      </w:r>
      <w:r w:rsidR="006D315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cím elnyerése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az oktatási intézmény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>nevét és címét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a pályázaton elért eredményt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53FB">
        <w:rPr>
          <w:rFonts w:ascii="Times New Roman" w:hAnsi="Times New Roman"/>
          <w:sz w:val="24"/>
          <w:szCs w:val="24"/>
          <w:lang w:eastAsia="hu-HU"/>
        </w:rPr>
        <w:t>d</w:t>
      </w:r>
      <w:r w:rsidRPr="00331976">
        <w:rPr>
          <w:rFonts w:ascii="Times New Roman" w:hAnsi="Times New Roman"/>
          <w:sz w:val="24"/>
          <w:szCs w:val="24"/>
          <w:lang w:eastAsia="hu-HU"/>
        </w:rPr>
        <w:t>íjátadó ünnepség</w:t>
      </w:r>
      <w:r w:rsidR="006A3ABD">
        <w:rPr>
          <w:rFonts w:ascii="Times New Roman" w:hAnsi="Times New Roman"/>
          <w:sz w:val="24"/>
          <w:szCs w:val="24"/>
          <w:lang w:eastAsia="hu-HU"/>
        </w:rPr>
        <w:t>en</w:t>
      </w:r>
      <w:r w:rsidR="00580E5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 felé.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:rsidTr="00A508D8">
        <w:tc>
          <w:tcPr>
            <w:tcW w:w="703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:rsidTr="00B06EFF">
        <w:tc>
          <w:tcPr>
            <w:tcW w:w="4812" w:type="dxa"/>
            <w:tcBorders>
              <w:bottom w:val="dotted" w:sz="4" w:space="0" w:color="auto"/>
            </w:tcBorders>
          </w:tcPr>
          <w:p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Pályázó aláírása</w:t>
            </w:r>
          </w:p>
        </w:tc>
      </w:tr>
    </w:tbl>
    <w:p w:rsidR="00C008A7" w:rsidRPr="00EA4B8C" w:rsidRDefault="00C008A7" w:rsidP="00C00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Polgári Törvénykönyvről szóló 2013. évi V. törvény 2:12. § (1) bekezdésére figyelemmel, amennyiben a P</w:t>
      </w:r>
      <w:r w:rsidRPr="00331976">
        <w:rPr>
          <w:rFonts w:ascii="Times New Roman" w:hAnsi="Times New Roman"/>
          <w:sz w:val="24"/>
          <w:szCs w:val="24"/>
          <w:lang w:eastAsia="hu-HU"/>
        </w:rPr>
        <w:t>ályáz</w:t>
      </w:r>
      <w:r>
        <w:rPr>
          <w:rFonts w:ascii="Times New Roman" w:hAnsi="Times New Roman"/>
          <w:sz w:val="24"/>
          <w:szCs w:val="24"/>
          <w:lang w:eastAsia="hu-HU"/>
        </w:rPr>
        <w:t>ó</w:t>
      </w:r>
      <w:ins w:id="0" w:author="Csejtei Andrea" w:date="2023-03-21T10:08:00Z">
        <w:r w:rsidR="00817404">
          <w:rPr>
            <w:rFonts w:ascii="Times New Roman" w:hAnsi="Times New Roman"/>
            <w:sz w:val="24"/>
            <w:szCs w:val="24"/>
            <w:lang w:eastAsia="hu-HU"/>
          </w:rPr>
          <w:t xml:space="preserve"> a</w:t>
        </w:r>
      </w:ins>
      <w:bookmarkStart w:id="1" w:name="_GoBack"/>
      <w:bookmarkEnd w:id="1"/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del w:id="2" w:author="Csejtei Andrea" w:date="2023-03-21T10:08:00Z">
        <w:r w:rsidRPr="00077756" w:rsidDel="00817404">
          <w:rPr>
            <w:rFonts w:ascii="Times New Roman" w:hAnsi="Times New Roman"/>
            <w:sz w:val="24"/>
            <w:szCs w:val="24"/>
            <w:u w:val="single"/>
            <w:lang w:eastAsia="hu-HU"/>
          </w:rPr>
          <w:delText xml:space="preserve">betöltötte a 14. életévét, de a </w:delText>
        </w:r>
      </w:del>
      <w:r w:rsidRPr="00077756">
        <w:rPr>
          <w:rFonts w:ascii="Times New Roman" w:hAnsi="Times New Roman"/>
          <w:sz w:val="24"/>
          <w:szCs w:val="24"/>
          <w:u w:val="single"/>
          <w:lang w:eastAsia="hu-HU"/>
        </w:rPr>
        <w:t>18. életévét még nem töltötte be</w:t>
      </w:r>
      <w:r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Pr="00331976">
        <w:rPr>
          <w:rFonts w:ascii="Times New Roman" w:hAnsi="Times New Roman"/>
          <w:sz w:val="24"/>
          <w:szCs w:val="24"/>
          <w:lang w:eastAsia="hu-HU"/>
        </w:rPr>
        <w:t>nyilatkozata érvényességéhez törvényes képviselőj</w:t>
      </w:r>
      <w:r>
        <w:rPr>
          <w:rFonts w:ascii="Times New Roman" w:hAnsi="Times New Roman"/>
          <w:sz w:val="24"/>
          <w:szCs w:val="24"/>
          <w:lang w:eastAsia="hu-HU"/>
        </w:rPr>
        <w:t>ének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hozzájárulása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szükséges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C008A7" w:rsidRDefault="00C008A7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</w:p>
    <w:p w:rsidR="00331976" w:rsidRPr="00B956D3" w:rsidRDefault="001E439F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>Törvényes képviselő hozzájárulása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a </w:t>
      </w:r>
      <w:del w:id="3" w:author="Csejtei Andrea" w:date="2023-03-21T10:07:00Z">
        <w:r w:rsidR="00530AF2" w:rsidRPr="00B956D3" w:rsidDel="00141DC5">
          <w:rPr>
            <w:rFonts w:ascii="Times New Roman" w:hAnsi="Times New Roman"/>
            <w:b/>
            <w:i/>
            <w:sz w:val="24"/>
            <w:szCs w:val="24"/>
            <w:lang w:eastAsia="hu-HU"/>
          </w:rPr>
          <w:delText>14. életévét</w:delText>
        </w:r>
        <w:r w:rsidRPr="00B956D3" w:rsidDel="00141DC5">
          <w:rPr>
            <w:rFonts w:ascii="Times New Roman" w:hAnsi="Times New Roman"/>
            <w:b/>
            <w:i/>
            <w:sz w:val="24"/>
            <w:szCs w:val="24"/>
            <w:lang w:eastAsia="hu-HU"/>
          </w:rPr>
          <w:delText xml:space="preserve"> már betöltött</w:delText>
        </w:r>
        <w:r w:rsidR="00530AF2" w:rsidRPr="00B956D3" w:rsidDel="00141DC5">
          <w:rPr>
            <w:rFonts w:ascii="Times New Roman" w:hAnsi="Times New Roman"/>
            <w:b/>
            <w:i/>
            <w:sz w:val="24"/>
            <w:szCs w:val="24"/>
            <w:lang w:eastAsia="hu-HU"/>
          </w:rPr>
          <w:delText>, de a</w:delText>
        </w:r>
      </w:del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18. életévét még </w:t>
      </w:r>
      <w:r w:rsidR="005444CC">
        <w:rPr>
          <w:rFonts w:ascii="Times New Roman" w:hAnsi="Times New Roman"/>
          <w:b/>
          <w:i/>
          <w:sz w:val="24"/>
          <w:szCs w:val="24"/>
          <w:lang w:eastAsia="hu-HU"/>
        </w:rPr>
        <w:t xml:space="preserve">be 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>nem töltött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Pályázó nyilatkozatához:</w:t>
      </w:r>
    </w:p>
    <w:p w:rsidR="00331976" w:rsidRPr="00331976" w:rsidRDefault="00331976" w:rsidP="0019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sz w:val="24"/>
          <w:szCs w:val="24"/>
          <w:lang w:eastAsia="hu-HU"/>
        </w:rPr>
        <w:t>Alulírott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6"/>
        <w:gridCol w:w="8056"/>
      </w:tblGrid>
      <w:tr w:rsidR="00E0577E" w:rsidRPr="00C3470C" w:rsidTr="00414E74">
        <w:tc>
          <w:tcPr>
            <w:tcW w:w="1016" w:type="dxa"/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8056" w:type="dxa"/>
            <w:tcBorders>
              <w:bottom w:val="single" w:sz="4" w:space="0" w:color="auto"/>
            </w:tcBorders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:rsidTr="00414E74">
        <w:trPr>
          <w:trHeight w:val="517"/>
        </w:trPr>
        <w:tc>
          <w:tcPr>
            <w:tcW w:w="1016" w:type="dxa"/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Lakcím:</w:t>
            </w:r>
          </w:p>
        </w:tc>
        <w:tc>
          <w:tcPr>
            <w:tcW w:w="8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193B90" w:rsidRPr="00FC316D" w:rsidRDefault="00331976" w:rsidP="00E0577E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A4B8C">
        <w:rPr>
          <w:rFonts w:ascii="Times New Roman" w:hAnsi="Times New Roman"/>
          <w:sz w:val="24"/>
          <w:szCs w:val="24"/>
          <w:lang w:eastAsia="hu-HU"/>
        </w:rPr>
        <w:t xml:space="preserve">mint </w:t>
      </w:r>
      <w:r w:rsidR="00AE2AD4" w:rsidRPr="00EA4B8C">
        <w:rPr>
          <w:rFonts w:ascii="Times New Roman" w:hAnsi="Times New Roman"/>
          <w:b/>
          <w:sz w:val="24"/>
          <w:szCs w:val="24"/>
          <w:lang w:eastAsia="hu-HU"/>
        </w:rPr>
        <w:t>a Pályázó</w:t>
      </w:r>
      <w:r w:rsidR="00B75C9A" w:rsidRP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A357D" w:rsidRPr="00EA4B8C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örvényes képviselője kijelentem, hogy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a nyilatkozatban foglaltakat tudomásul veszem, ahhoz hozzájárulok.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  <w:gridCol w:w="1439"/>
      </w:tblGrid>
      <w:tr w:rsidR="00A508D8" w:rsidRPr="00C3470C" w:rsidTr="005D22C4">
        <w:trPr>
          <w:gridAfter w:val="1"/>
          <w:wAfter w:w="1439" w:type="dxa"/>
        </w:trPr>
        <w:tc>
          <w:tcPr>
            <w:tcW w:w="703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  <w:tr w:rsidR="00E0577E" w:rsidRPr="00C3470C" w:rsidTr="00B06EFF">
        <w:trPr>
          <w:gridBefore w:val="2"/>
        </w:trPr>
        <w:tc>
          <w:tcPr>
            <w:tcW w:w="4812" w:type="dxa"/>
            <w:gridSpan w:val="7"/>
            <w:tcBorders>
              <w:bottom w:val="dotted" w:sz="4" w:space="0" w:color="auto"/>
            </w:tcBorders>
          </w:tcPr>
          <w:p w:rsidR="00E0577E" w:rsidRDefault="00E0577E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5444CC" w:rsidRPr="00D53A8A" w:rsidRDefault="005444CC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:rsidTr="00B06EFF">
        <w:trPr>
          <w:gridBefore w:val="2"/>
          <w:trHeight w:val="359"/>
        </w:trPr>
        <w:tc>
          <w:tcPr>
            <w:tcW w:w="4812" w:type="dxa"/>
            <w:gridSpan w:val="7"/>
            <w:tcBorders>
              <w:top w:val="dotted" w:sz="4" w:space="0" w:color="auto"/>
            </w:tcBorders>
          </w:tcPr>
          <w:p w:rsidR="00E0577E" w:rsidRPr="00D53A8A" w:rsidRDefault="00E0577E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Törvényes képviselő aláírása</w:t>
            </w:r>
          </w:p>
        </w:tc>
      </w:tr>
    </w:tbl>
    <w:p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EFC" w:rsidRDefault="00EE3EFC" w:rsidP="00331976">
      <w:pPr>
        <w:spacing w:after="0" w:line="240" w:lineRule="auto"/>
      </w:pPr>
      <w:r>
        <w:separator/>
      </w:r>
    </w:p>
  </w:endnote>
  <w:endnote w:type="continuationSeparator" w:id="0">
    <w:p w:rsidR="00EE3EFC" w:rsidRDefault="00EE3EFC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EFC" w:rsidRDefault="00EE3EFC" w:rsidP="00331976">
      <w:pPr>
        <w:spacing w:after="0" w:line="240" w:lineRule="auto"/>
      </w:pPr>
      <w:r>
        <w:separator/>
      </w:r>
    </w:p>
  </w:footnote>
  <w:footnote w:type="continuationSeparator" w:id="0">
    <w:p w:rsidR="00EE3EFC" w:rsidRDefault="00EE3EFC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41" w:rsidRPr="00331976" w:rsidRDefault="006D3151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5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sejtei Andrea">
    <w15:presenceInfo w15:providerId="AD" w15:userId="S-1-5-21-2225349097-374645030-31962701-2342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68AB"/>
    <w:rsid w:val="00077756"/>
    <w:rsid w:val="0008363A"/>
    <w:rsid w:val="00093E3E"/>
    <w:rsid w:val="000D1A18"/>
    <w:rsid w:val="000E3E22"/>
    <w:rsid w:val="000F0D08"/>
    <w:rsid w:val="0011577B"/>
    <w:rsid w:val="0011648D"/>
    <w:rsid w:val="00141DC5"/>
    <w:rsid w:val="00165181"/>
    <w:rsid w:val="00193B90"/>
    <w:rsid w:val="001A4FD8"/>
    <w:rsid w:val="001C4044"/>
    <w:rsid w:val="001E439F"/>
    <w:rsid w:val="00221E9C"/>
    <w:rsid w:val="00250A62"/>
    <w:rsid w:val="002646B9"/>
    <w:rsid w:val="00273CB9"/>
    <w:rsid w:val="002E2EDC"/>
    <w:rsid w:val="002F40C7"/>
    <w:rsid w:val="00312546"/>
    <w:rsid w:val="00331976"/>
    <w:rsid w:val="003609E9"/>
    <w:rsid w:val="00362D41"/>
    <w:rsid w:val="00365558"/>
    <w:rsid w:val="003A4747"/>
    <w:rsid w:val="003B3726"/>
    <w:rsid w:val="003F7889"/>
    <w:rsid w:val="00414E74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86132"/>
    <w:rsid w:val="006A3ABD"/>
    <w:rsid w:val="006D3151"/>
    <w:rsid w:val="00702991"/>
    <w:rsid w:val="00741B17"/>
    <w:rsid w:val="007878D4"/>
    <w:rsid w:val="007A357D"/>
    <w:rsid w:val="007C7FB0"/>
    <w:rsid w:val="007E3683"/>
    <w:rsid w:val="00817404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13009"/>
    <w:rsid w:val="00920D4A"/>
    <w:rsid w:val="00923DA2"/>
    <w:rsid w:val="00971FD6"/>
    <w:rsid w:val="00973D58"/>
    <w:rsid w:val="00997BB3"/>
    <w:rsid w:val="009D59CE"/>
    <w:rsid w:val="009E2284"/>
    <w:rsid w:val="009E4F43"/>
    <w:rsid w:val="009F04AE"/>
    <w:rsid w:val="00A0238E"/>
    <w:rsid w:val="00A335B7"/>
    <w:rsid w:val="00A508D8"/>
    <w:rsid w:val="00A5482F"/>
    <w:rsid w:val="00A61B34"/>
    <w:rsid w:val="00A771CD"/>
    <w:rsid w:val="00AC72C1"/>
    <w:rsid w:val="00AE2AD4"/>
    <w:rsid w:val="00AF30CD"/>
    <w:rsid w:val="00B06EF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C3F31"/>
    <w:rsid w:val="00BF3F59"/>
    <w:rsid w:val="00C008A7"/>
    <w:rsid w:val="00C0377B"/>
    <w:rsid w:val="00C20711"/>
    <w:rsid w:val="00C3470C"/>
    <w:rsid w:val="00C36F7C"/>
    <w:rsid w:val="00C377F0"/>
    <w:rsid w:val="00CD7575"/>
    <w:rsid w:val="00D27405"/>
    <w:rsid w:val="00D452FB"/>
    <w:rsid w:val="00D53A8A"/>
    <w:rsid w:val="00D579D3"/>
    <w:rsid w:val="00D825E3"/>
    <w:rsid w:val="00D97DA2"/>
    <w:rsid w:val="00DB238C"/>
    <w:rsid w:val="00DC1614"/>
    <w:rsid w:val="00DE3AB8"/>
    <w:rsid w:val="00E0577E"/>
    <w:rsid w:val="00E30AA7"/>
    <w:rsid w:val="00E9419D"/>
    <w:rsid w:val="00EA4B8C"/>
    <w:rsid w:val="00EB2B2A"/>
    <w:rsid w:val="00ED4119"/>
    <w:rsid w:val="00EE3EFC"/>
    <w:rsid w:val="00EE67B6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79EF8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1848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ModifiedBy>Csejtei Andrea</cp:lastModifiedBy>
  <cp:revision>5</cp:revision>
  <cp:lastPrinted>2018-03-20T14:50:00Z</cp:lastPrinted>
  <dcterms:created xsi:type="dcterms:W3CDTF">2023-03-08T10:08:00Z</dcterms:created>
  <dcterms:modified xsi:type="dcterms:W3CDTF">2023-03-21T09:08:00Z</dcterms:modified>
</cp:coreProperties>
</file>